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1E066" w14:textId="54ADA87F" w:rsidR="007C6D2A" w:rsidRDefault="005145D3" w:rsidP="007C6D2A">
      <w:pPr>
        <w:spacing w:after="0" w:line="240" w:lineRule="auto"/>
        <w:ind w:firstLine="1"/>
      </w:pPr>
      <w:r w:rsidRPr="00F5290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9BA58" wp14:editId="7FAF141B">
                <wp:simplePos x="0" y="0"/>
                <wp:positionH relativeFrom="page">
                  <wp:posOffset>1231265</wp:posOffset>
                </wp:positionH>
                <wp:positionV relativeFrom="paragraph">
                  <wp:posOffset>88265</wp:posOffset>
                </wp:positionV>
                <wp:extent cx="5957047" cy="578224"/>
                <wp:effectExtent l="0" t="0" r="24765" b="12700"/>
                <wp:wrapNone/>
                <wp:docPr id="145757407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7047" cy="5782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C7E6E" id="Rectangle 5" o:spid="_x0000_s1026" style="position:absolute;margin-left:96.95pt;margin-top:6.95pt;width:469.05pt;height:45.5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" filled="f" strokecolor="#09101d [484]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26652" wp14:editId="72AC177A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1231641" cy="289249"/>
                <wp:effectExtent l="38100" t="247650" r="26035" b="263525"/>
                <wp:wrapNone/>
                <wp:docPr id="207428179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92671">
                          <a:off x="0" y="0"/>
                          <a:ext cx="1231641" cy="2892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DB8E94" id="Rectangle 21" o:spid="_x0000_s1026" style="position:absolute;margin-left:0;margin-top:19.45pt;width:97pt;height:22.8pt;rotation:-1537179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" fillcolor="white [3212]" strokecolor="#09101d [484]" strokeweight="1pt"/>
            </w:pict>
          </mc:Fallback>
        </mc:AlternateContent>
      </w:r>
    </w:p>
    <w:p w14:paraId="70FD04E0" w14:textId="5698DA77" w:rsidR="00B90FE4" w:rsidRDefault="007C6D2A" w:rsidP="007C6D2A">
      <w:pPr>
        <w:spacing w:after="0" w:line="240" w:lineRule="auto"/>
        <w:ind w:firstLine="1"/>
      </w:pPr>
      <w:r>
        <w:t xml:space="preserve">   </w:t>
      </w:r>
    </w:p>
    <w:p w14:paraId="05736D4E" w14:textId="69FB6CC2" w:rsidR="001A4494" w:rsidRDefault="001A4494" w:rsidP="001A4494">
      <w:pPr>
        <w:spacing w:after="0" w:line="240" w:lineRule="auto"/>
        <w:ind w:firstLine="1"/>
      </w:pPr>
      <w:r>
        <w:t xml:space="preserve"> </w:t>
      </w:r>
    </w:p>
    <w:p w14:paraId="7746CB3C" w14:textId="02CB307A" w:rsidR="001A4494" w:rsidRPr="00E12485" w:rsidRDefault="00DF5901" w:rsidP="001A4494">
      <w:pPr>
        <w:spacing w:after="0" w:line="240" w:lineRule="auto"/>
        <w:ind w:firstLine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C27707E" wp14:editId="70A53D78">
                <wp:simplePos x="0" y="0"/>
                <wp:positionH relativeFrom="margin">
                  <wp:posOffset>2767276</wp:posOffset>
                </wp:positionH>
                <wp:positionV relativeFrom="paragraph">
                  <wp:posOffset>241327</wp:posOffset>
                </wp:positionV>
                <wp:extent cx="3788923" cy="2571750"/>
                <wp:effectExtent l="0" t="0" r="2540" b="0"/>
                <wp:wrapNone/>
                <wp:docPr id="151449644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8923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70CE8C" w14:textId="0EB5A943" w:rsidR="002456CF" w:rsidRPr="00351DAC" w:rsidRDefault="00653601" w:rsidP="00653601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351DAC">
                              <w:rPr>
                                <w:sz w:val="26"/>
                                <w:szCs w:val="26"/>
                              </w:rPr>
                              <w:t>Parfois</w:t>
                            </w:r>
                            <w:r w:rsidR="00DF5901">
                              <w:rPr>
                                <w:sz w:val="26"/>
                                <w:szCs w:val="26"/>
                              </w:rPr>
                              <w:t>,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 xml:space="preserve"> l</w:t>
                            </w:r>
                            <w:r w:rsidR="00203B5D" w:rsidRPr="00351DAC">
                              <w:rPr>
                                <w:sz w:val="26"/>
                                <w:szCs w:val="26"/>
                              </w:rPr>
                              <w:t xml:space="preserve">a porte symbolise le </w:t>
                            </w:r>
                            <w:r w:rsidR="00203B5D" w:rsidRPr="00351DA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passage</w:t>
                            </w:r>
                            <w:r w:rsidR="00203B5D" w:rsidRPr="00351DAC">
                              <w:rPr>
                                <w:sz w:val="26"/>
                                <w:szCs w:val="26"/>
                              </w:rPr>
                              <w:t xml:space="preserve"> d’une situation à une autre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 xml:space="preserve"> (</w:t>
                            </w:r>
                            <w:r w:rsidR="002456CF"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Je vivais en ville, désormais</w:t>
                            </w:r>
                            <w:r w:rsidR="00DF5901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,</w:t>
                            </w:r>
                            <w:r w:rsidR="002456CF"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j’habite à la campagne</w:t>
                            </w:r>
                            <w:r w:rsidR="002456CF" w:rsidRPr="00351DAC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  <w:r w:rsidR="00203B5D" w:rsidRPr="00351DAC">
                              <w:rPr>
                                <w:sz w:val="26"/>
                                <w:szCs w:val="26"/>
                              </w:rPr>
                              <w:t>, d’un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 xml:space="preserve"> choix de vie à un autre (</w:t>
                            </w:r>
                            <w:r w:rsidR="002456CF"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J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e ne croyais pas en Dieu et maintenant</w:t>
                            </w:r>
                            <w:r w:rsidR="00DF5901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,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je vais prier à l’église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>), d’une volonté à une autre (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avant</w:t>
                            </w:r>
                            <w:r w:rsidR="00DF5901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,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je ne l’aimais pas, à présent</w:t>
                            </w:r>
                            <w:r w:rsidR="00DF5901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,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on est copain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>), d’un état à un autre (</w:t>
                            </w:r>
                            <w:r w:rsidR="002456CF"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Je suis</w:t>
                            </w:r>
                            <w:r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écolier et </w:t>
                            </w:r>
                            <w:r w:rsidR="002456CF" w:rsidRPr="00351DAC">
                              <w:rPr>
                                <w:i/>
                                <w:iCs/>
                                <w:sz w:val="26"/>
                                <w:szCs w:val="26"/>
                              </w:rPr>
                              <w:t>je vais devenir collégien</w:t>
                            </w:r>
                            <w:r w:rsidR="002456CF" w:rsidRPr="00351DAC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  <w:r w:rsidR="00D64AE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2456CF" w:rsidRPr="00351DAC">
                              <w:rPr>
                                <w:sz w:val="26"/>
                                <w:szCs w:val="26"/>
                              </w:rPr>
                              <w:t>…</w:t>
                            </w:r>
                          </w:p>
                          <w:p w14:paraId="102BFF5E" w14:textId="77777777" w:rsidR="00DF5901" w:rsidRDefault="00DF5901" w:rsidP="00653601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5772CD2E" w14:textId="480F5B3D" w:rsidR="002456CF" w:rsidRPr="00351DAC" w:rsidRDefault="002456CF" w:rsidP="00653601">
                            <w:pPr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351DAC">
                              <w:rPr>
                                <w:sz w:val="26"/>
                                <w:szCs w:val="26"/>
                              </w:rPr>
                              <w:t xml:space="preserve">Comme </w:t>
                            </w:r>
                            <w:r w:rsidRPr="00351DAC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symbole</w:t>
                            </w:r>
                            <w:r w:rsidR="00DB75F9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,</w:t>
                            </w:r>
                            <w:r w:rsidRPr="00351DAC">
                              <w:rPr>
                                <w:sz w:val="26"/>
                                <w:szCs w:val="26"/>
                              </w:rPr>
                              <w:t xml:space="preserve"> la porte renforce </w:t>
                            </w:r>
                            <w:r w:rsidR="0022376B" w:rsidRPr="00351DAC">
                              <w:rPr>
                                <w:sz w:val="26"/>
                                <w:szCs w:val="26"/>
                              </w:rPr>
                              <w:t xml:space="preserve">le sens des </w:t>
                            </w:r>
                            <w:r w:rsidR="00DB75F9">
                              <w:rPr>
                                <w:sz w:val="26"/>
                                <w:szCs w:val="26"/>
                              </w:rPr>
                              <w:t>verbes</w:t>
                            </w:r>
                            <w:r w:rsidR="0022376B" w:rsidRPr="00351DAC">
                              <w:rPr>
                                <w:sz w:val="26"/>
                                <w:szCs w:val="26"/>
                              </w:rPr>
                              <w:t xml:space="preserve"> comme ceux-ci : </w:t>
                            </w:r>
                          </w:p>
                          <w:p w14:paraId="73C40B5D" w14:textId="77777777" w:rsidR="0022376B" w:rsidRPr="0022376B" w:rsidRDefault="0022376B" w:rsidP="0065360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7707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217.9pt;margin-top:19pt;width:298.35pt;height:202.5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" fillcolor="white [3201]" stroked="f" strokeweight=".5pt">
                <v:textbox>
                  <w:txbxContent>
                    <w:p w14:paraId="1770CE8C" w14:textId="0EB5A943" w:rsidR="002456CF" w:rsidRPr="00351DAC" w:rsidRDefault="00653601" w:rsidP="00653601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351DAC">
                        <w:rPr>
                          <w:sz w:val="26"/>
                          <w:szCs w:val="26"/>
                        </w:rPr>
                        <w:t>Parfois</w:t>
                      </w:r>
                      <w:r w:rsidR="00DF5901">
                        <w:rPr>
                          <w:sz w:val="26"/>
                          <w:szCs w:val="26"/>
                        </w:rPr>
                        <w:t>,</w:t>
                      </w:r>
                      <w:r w:rsidRPr="00351DAC">
                        <w:rPr>
                          <w:sz w:val="26"/>
                          <w:szCs w:val="26"/>
                        </w:rPr>
                        <w:t xml:space="preserve"> l</w:t>
                      </w:r>
                      <w:r w:rsidR="00203B5D" w:rsidRPr="00351DAC">
                        <w:rPr>
                          <w:sz w:val="26"/>
                          <w:szCs w:val="26"/>
                        </w:rPr>
                        <w:t xml:space="preserve">a porte symbolise le </w:t>
                      </w:r>
                      <w:r w:rsidR="00203B5D" w:rsidRPr="00351DAC">
                        <w:rPr>
                          <w:b/>
                          <w:bCs/>
                          <w:sz w:val="26"/>
                          <w:szCs w:val="26"/>
                        </w:rPr>
                        <w:t>passage</w:t>
                      </w:r>
                      <w:r w:rsidR="00203B5D" w:rsidRPr="00351DAC">
                        <w:rPr>
                          <w:sz w:val="26"/>
                          <w:szCs w:val="26"/>
                        </w:rPr>
                        <w:t xml:space="preserve"> d’une situation à une autre</w:t>
                      </w:r>
                      <w:r w:rsidRPr="00351DAC">
                        <w:rPr>
                          <w:sz w:val="26"/>
                          <w:szCs w:val="26"/>
                        </w:rPr>
                        <w:t xml:space="preserve"> (</w:t>
                      </w:r>
                      <w:r w:rsidR="002456CF" w:rsidRPr="00351DAC">
                        <w:rPr>
                          <w:i/>
                          <w:iCs/>
                          <w:sz w:val="26"/>
                          <w:szCs w:val="26"/>
                        </w:rPr>
                        <w:t>Je vivais en ville, désormais</w:t>
                      </w:r>
                      <w:r w:rsidR="00DF5901">
                        <w:rPr>
                          <w:i/>
                          <w:iCs/>
                          <w:sz w:val="26"/>
                          <w:szCs w:val="26"/>
                        </w:rPr>
                        <w:t>,</w:t>
                      </w:r>
                      <w:r w:rsidR="002456CF" w:rsidRPr="00351DAC">
                        <w:rPr>
                          <w:i/>
                          <w:iCs/>
                          <w:sz w:val="26"/>
                          <w:szCs w:val="26"/>
                        </w:rPr>
                        <w:t xml:space="preserve"> j’habite à la campagne</w:t>
                      </w:r>
                      <w:r w:rsidR="002456CF" w:rsidRPr="00351DAC">
                        <w:rPr>
                          <w:sz w:val="26"/>
                          <w:szCs w:val="26"/>
                        </w:rPr>
                        <w:t>)</w:t>
                      </w:r>
                      <w:r w:rsidR="00203B5D" w:rsidRPr="00351DAC">
                        <w:rPr>
                          <w:sz w:val="26"/>
                          <w:szCs w:val="26"/>
                        </w:rPr>
                        <w:t>, d’un</w:t>
                      </w:r>
                      <w:r w:rsidRPr="00351DAC">
                        <w:rPr>
                          <w:sz w:val="26"/>
                          <w:szCs w:val="26"/>
                        </w:rPr>
                        <w:t xml:space="preserve"> choix de vie à un autre (</w:t>
                      </w:r>
                      <w:r w:rsidR="002456CF" w:rsidRPr="00351DAC">
                        <w:rPr>
                          <w:i/>
                          <w:iCs/>
                          <w:sz w:val="26"/>
                          <w:szCs w:val="26"/>
                        </w:rPr>
                        <w:t>J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>e ne croyais pas en Dieu et maintenant</w:t>
                      </w:r>
                      <w:r w:rsidR="00DF5901">
                        <w:rPr>
                          <w:i/>
                          <w:iCs/>
                          <w:sz w:val="26"/>
                          <w:szCs w:val="26"/>
                        </w:rPr>
                        <w:t>,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 xml:space="preserve"> je vais prier à l’église</w:t>
                      </w:r>
                      <w:r w:rsidRPr="00351DAC">
                        <w:rPr>
                          <w:sz w:val="26"/>
                          <w:szCs w:val="26"/>
                        </w:rPr>
                        <w:t>), d’une volonté à une autre (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>avant</w:t>
                      </w:r>
                      <w:r w:rsidR="00DF5901">
                        <w:rPr>
                          <w:i/>
                          <w:iCs/>
                          <w:sz w:val="26"/>
                          <w:szCs w:val="26"/>
                        </w:rPr>
                        <w:t>,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 xml:space="preserve"> je ne l’aimais pas, à présent</w:t>
                      </w:r>
                      <w:r w:rsidR="00DF5901">
                        <w:rPr>
                          <w:i/>
                          <w:iCs/>
                          <w:sz w:val="26"/>
                          <w:szCs w:val="26"/>
                        </w:rPr>
                        <w:t>,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 xml:space="preserve"> on est copain</w:t>
                      </w:r>
                      <w:r w:rsidRPr="00351DAC">
                        <w:rPr>
                          <w:sz w:val="26"/>
                          <w:szCs w:val="26"/>
                        </w:rPr>
                        <w:t>), d’un état à un autre (</w:t>
                      </w:r>
                      <w:r w:rsidR="002456CF" w:rsidRPr="00351DAC">
                        <w:rPr>
                          <w:i/>
                          <w:iCs/>
                          <w:sz w:val="26"/>
                          <w:szCs w:val="26"/>
                        </w:rPr>
                        <w:t>Je suis</w:t>
                      </w:r>
                      <w:r w:rsidRPr="00351DAC">
                        <w:rPr>
                          <w:i/>
                          <w:iCs/>
                          <w:sz w:val="26"/>
                          <w:szCs w:val="26"/>
                        </w:rPr>
                        <w:t xml:space="preserve"> écolier et </w:t>
                      </w:r>
                      <w:r w:rsidR="002456CF" w:rsidRPr="00351DAC">
                        <w:rPr>
                          <w:i/>
                          <w:iCs/>
                          <w:sz w:val="26"/>
                          <w:szCs w:val="26"/>
                        </w:rPr>
                        <w:t>je vais devenir collégien</w:t>
                      </w:r>
                      <w:r w:rsidR="002456CF" w:rsidRPr="00351DAC">
                        <w:rPr>
                          <w:sz w:val="26"/>
                          <w:szCs w:val="26"/>
                        </w:rPr>
                        <w:t>)</w:t>
                      </w:r>
                      <w:r w:rsidR="00D64AE6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2456CF" w:rsidRPr="00351DAC">
                        <w:rPr>
                          <w:sz w:val="26"/>
                          <w:szCs w:val="26"/>
                        </w:rPr>
                        <w:t>…</w:t>
                      </w:r>
                    </w:p>
                    <w:p w14:paraId="102BFF5E" w14:textId="77777777" w:rsidR="00DF5901" w:rsidRDefault="00DF5901" w:rsidP="00653601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</w:p>
                    <w:p w14:paraId="5772CD2E" w14:textId="480F5B3D" w:rsidR="002456CF" w:rsidRPr="00351DAC" w:rsidRDefault="002456CF" w:rsidP="00653601">
                      <w:pPr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351DAC">
                        <w:rPr>
                          <w:sz w:val="26"/>
                          <w:szCs w:val="26"/>
                        </w:rPr>
                        <w:t xml:space="preserve">Comme </w:t>
                      </w:r>
                      <w:r w:rsidRPr="00351DAC">
                        <w:rPr>
                          <w:b/>
                          <w:bCs/>
                          <w:sz w:val="26"/>
                          <w:szCs w:val="26"/>
                        </w:rPr>
                        <w:t>symbole</w:t>
                      </w:r>
                      <w:r w:rsidR="00DB75F9">
                        <w:rPr>
                          <w:b/>
                          <w:bCs/>
                          <w:sz w:val="26"/>
                          <w:szCs w:val="26"/>
                        </w:rPr>
                        <w:t>,</w:t>
                      </w:r>
                      <w:r w:rsidRPr="00351DAC">
                        <w:rPr>
                          <w:sz w:val="26"/>
                          <w:szCs w:val="26"/>
                        </w:rPr>
                        <w:t xml:space="preserve"> la porte renforce </w:t>
                      </w:r>
                      <w:r w:rsidR="0022376B" w:rsidRPr="00351DAC">
                        <w:rPr>
                          <w:sz w:val="26"/>
                          <w:szCs w:val="26"/>
                        </w:rPr>
                        <w:t xml:space="preserve">le sens des </w:t>
                      </w:r>
                      <w:r w:rsidR="00DB75F9">
                        <w:rPr>
                          <w:sz w:val="26"/>
                          <w:szCs w:val="26"/>
                        </w:rPr>
                        <w:t>verbes</w:t>
                      </w:r>
                      <w:r w:rsidR="0022376B" w:rsidRPr="00351DAC">
                        <w:rPr>
                          <w:sz w:val="26"/>
                          <w:szCs w:val="26"/>
                        </w:rPr>
                        <w:t xml:space="preserve"> comme ceux-ci : </w:t>
                      </w:r>
                    </w:p>
                    <w:p w14:paraId="73C40B5D" w14:textId="77777777" w:rsidR="0022376B" w:rsidRPr="0022376B" w:rsidRDefault="0022376B" w:rsidP="0065360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04E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668BA8" wp14:editId="6D91125C">
                <wp:simplePos x="0" y="0"/>
                <wp:positionH relativeFrom="column">
                  <wp:posOffset>3594100</wp:posOffset>
                </wp:positionH>
                <wp:positionV relativeFrom="paragraph">
                  <wp:posOffset>2381956</wp:posOffset>
                </wp:positionV>
                <wp:extent cx="809625" cy="339939"/>
                <wp:effectExtent l="0" t="0" r="28575" b="22225"/>
                <wp:wrapNone/>
                <wp:docPr id="94415072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3993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9AA3AC" w14:textId="427094A1" w:rsidR="00AB004E" w:rsidRDefault="00AB004E" w:rsidP="00AB004E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Passe</w:t>
                            </w:r>
                            <w:r w:rsidRPr="0022376B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68BA8" id="Zone de texte 1" o:spid="_x0000_s1027" type="#_x0000_t202" style="position:absolute;left:0;text-align:left;margin-left:283pt;margin-top:187.55pt;width:63.75pt;height:26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" filled="f" strokeweight=".5pt">
                <v:textbox>
                  <w:txbxContent>
                    <w:p w14:paraId="179AA3AC" w14:textId="427094A1" w:rsidR="00AB004E" w:rsidRDefault="00AB004E" w:rsidP="00AB004E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Passe</w:t>
                      </w:r>
                      <w:r w:rsidRPr="0022376B">
                        <w:rPr>
                          <w:sz w:val="28"/>
                          <w:szCs w:val="28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AB004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E15A52" wp14:editId="4B96AC23">
                <wp:simplePos x="0" y="0"/>
                <wp:positionH relativeFrom="column">
                  <wp:posOffset>4590203</wp:posOffset>
                </wp:positionH>
                <wp:positionV relativeFrom="paragraph">
                  <wp:posOffset>2427676</wp:posOffset>
                </wp:positionV>
                <wp:extent cx="809625" cy="339939"/>
                <wp:effectExtent l="57150" t="133350" r="47625" b="136525"/>
                <wp:wrapNone/>
                <wp:docPr id="95014321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41505">
                          <a:off x="0" y="0"/>
                          <a:ext cx="809625" cy="33993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BF5B13" w14:textId="0DA58979" w:rsidR="0022376B" w:rsidRDefault="0022376B" w:rsidP="0022376B">
                            <w:r w:rsidRPr="0022376B">
                              <w:rPr>
                                <w:sz w:val="28"/>
                                <w:szCs w:val="28"/>
                              </w:rPr>
                              <w:t>Changer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15A52" id="_x0000_s1028" type="#_x0000_t202" style="position:absolute;left:0;text-align:left;margin-left:361.45pt;margin-top:191.15pt;width:63.75pt;height:26.75pt;rotation:-1156159fd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" filled="f" strokeweight=".5pt">
                <v:textbox>
                  <w:txbxContent>
                    <w:p w14:paraId="6CBF5B13" w14:textId="0DA58979" w:rsidR="0022376B" w:rsidRDefault="0022376B" w:rsidP="0022376B">
                      <w:r w:rsidRPr="0022376B">
                        <w:rPr>
                          <w:sz w:val="28"/>
                          <w:szCs w:val="28"/>
                        </w:rPr>
                        <w:t>Changer</w:t>
                      </w:r>
                    </w:p>
                  </w:txbxContent>
                </v:textbox>
              </v:shape>
            </w:pict>
          </mc:Fallback>
        </mc:AlternateContent>
      </w:r>
      <w:r w:rsidR="00AB741F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5D2849" wp14:editId="454DD3A0">
                <wp:simplePos x="0" y="0"/>
                <wp:positionH relativeFrom="column">
                  <wp:posOffset>4158615</wp:posOffset>
                </wp:positionH>
                <wp:positionV relativeFrom="paragraph">
                  <wp:posOffset>6457315</wp:posOffset>
                </wp:positionV>
                <wp:extent cx="1752600" cy="3032760"/>
                <wp:effectExtent l="19050" t="19050" r="19050" b="15240"/>
                <wp:wrapNone/>
                <wp:docPr id="31781913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03276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68736" id="Rectangle 2" o:spid="_x0000_s1026" style="position:absolute;margin-left:327.45pt;margin-top:508.45pt;width:138pt;height:23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" filled="f" strokecolor="#09101d [484]" strokeweight="2.25pt"/>
            </w:pict>
          </mc:Fallback>
        </mc:AlternateContent>
      </w:r>
      <w:r w:rsidR="00AB741F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807123" wp14:editId="547B93FF">
                <wp:simplePos x="0" y="0"/>
                <wp:positionH relativeFrom="column">
                  <wp:posOffset>3299460</wp:posOffset>
                </wp:positionH>
                <wp:positionV relativeFrom="paragraph">
                  <wp:posOffset>3004185</wp:posOffset>
                </wp:positionV>
                <wp:extent cx="1752600" cy="3032760"/>
                <wp:effectExtent l="19050" t="19050" r="19050" b="15240"/>
                <wp:wrapNone/>
                <wp:docPr id="170710177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03276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A37087" id="Rectangle 2" o:spid="_x0000_s1026" style="position:absolute;margin-left:259.8pt;margin-top:236.55pt;width:138pt;height:23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" filled="f" strokecolor="#09101d [484]" strokeweight="2.25pt"/>
            </w:pict>
          </mc:Fallback>
        </mc:AlternateContent>
      </w:r>
      <w:r w:rsidR="00AB74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F3BED1" wp14:editId="4445B9B6">
                <wp:simplePos x="0" y="0"/>
                <wp:positionH relativeFrom="margin">
                  <wp:posOffset>-291465</wp:posOffset>
                </wp:positionH>
                <wp:positionV relativeFrom="paragraph">
                  <wp:posOffset>4128135</wp:posOffset>
                </wp:positionV>
                <wp:extent cx="548640" cy="3032760"/>
                <wp:effectExtent l="0" t="0" r="3810" b="0"/>
                <wp:wrapNone/>
                <wp:docPr id="18084080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032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E881D" id="Rectangle 1" o:spid="_x0000_s1026" style="position:absolute;margin-left:-22.95pt;margin-top:325.05pt;width:43.2pt;height:238.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" fillcolor="#d8d8d8 [2732]" stroked="f" strokeweight="1pt">
                <w10:wrap anchorx="margin"/>
              </v:rect>
            </w:pict>
          </mc:Fallback>
        </mc:AlternateContent>
      </w:r>
      <w:r w:rsidR="00AB741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EE7911" wp14:editId="6A25509F">
                <wp:simplePos x="0" y="0"/>
                <wp:positionH relativeFrom="column">
                  <wp:posOffset>270510</wp:posOffset>
                </wp:positionH>
                <wp:positionV relativeFrom="paragraph">
                  <wp:posOffset>4128135</wp:posOffset>
                </wp:positionV>
                <wp:extent cx="1752600" cy="3032760"/>
                <wp:effectExtent l="19050" t="19050" r="19050" b="15240"/>
                <wp:wrapNone/>
                <wp:docPr id="43021498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03276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E37A5" id="Rectangle 2" o:spid="_x0000_s1026" style="position:absolute;margin-left:21.3pt;margin-top:325.05pt;width:138pt;height:23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" filled="f" strokecolor="#09101d [484]" strokeweight="2.25pt"/>
            </w:pict>
          </mc:Fallback>
        </mc:AlternateContent>
      </w:r>
      <w:r w:rsidR="009C31E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A3E2A0" wp14:editId="61780EA5">
                <wp:simplePos x="0" y="0"/>
                <wp:positionH relativeFrom="margin">
                  <wp:posOffset>2894014</wp:posOffset>
                </wp:positionH>
                <wp:positionV relativeFrom="paragraph">
                  <wp:posOffset>7933372</wp:posOffset>
                </wp:positionV>
                <wp:extent cx="2011998" cy="289249"/>
                <wp:effectExtent l="0" t="0" r="0" b="0"/>
                <wp:wrapNone/>
                <wp:docPr id="621516150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11998" cy="289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ADC22" w14:textId="77777777" w:rsidR="009C31ED" w:rsidRPr="009C31ED" w:rsidRDefault="009C31ED" w:rsidP="009C31ED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9C31ED">
                              <w:rPr>
                                <w:color w:val="C00000"/>
                              </w:rPr>
                              <w:t>Coller</w:t>
                            </w:r>
                            <w:r>
                              <w:rPr>
                                <w:color w:val="C00000"/>
                              </w:rPr>
                              <w:t xml:space="preserve"> la languette de la porte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A3E2A0" id="Rectangle 21" o:spid="_x0000_s1029" style="position:absolute;left:0;text-align:left;margin-left:227.9pt;margin-top:624.65pt;width:158.45pt;height:22.8pt;rotation:-90;z-index:2517114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" filled="f" stroked="f" strokeweight="1pt">
                <v:textbox>
                  <w:txbxContent>
                    <w:p w14:paraId="73EADC22" w14:textId="77777777" w:rsidR="009C31ED" w:rsidRPr="009C31ED" w:rsidRDefault="009C31ED" w:rsidP="009C31ED">
                      <w:pPr>
                        <w:jc w:val="center"/>
                        <w:rPr>
                          <w:color w:val="C00000"/>
                        </w:rPr>
                      </w:pPr>
                      <w:r w:rsidRPr="009C31ED">
                        <w:rPr>
                          <w:color w:val="C00000"/>
                        </w:rPr>
                        <w:t>Coller</w:t>
                      </w:r>
                      <w:r>
                        <w:rPr>
                          <w:color w:val="C00000"/>
                        </w:rPr>
                        <w:t xml:space="preserve"> la languette de la porte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C31E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E6978E" wp14:editId="571490A5">
                <wp:simplePos x="0" y="0"/>
                <wp:positionH relativeFrom="margin">
                  <wp:posOffset>2075499</wp:posOffset>
                </wp:positionH>
                <wp:positionV relativeFrom="paragraph">
                  <wp:posOffset>4428174</wp:posOffset>
                </wp:positionV>
                <wp:extent cx="2011998" cy="289249"/>
                <wp:effectExtent l="0" t="0" r="0" b="0"/>
                <wp:wrapNone/>
                <wp:docPr id="1358342767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11998" cy="289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0DBB9" w14:textId="4AFDF217" w:rsidR="009C31ED" w:rsidRPr="009C31ED" w:rsidRDefault="009C31ED" w:rsidP="009C31ED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9C31ED">
                              <w:rPr>
                                <w:color w:val="C00000"/>
                              </w:rPr>
                              <w:t>Coller</w:t>
                            </w:r>
                            <w:r>
                              <w:rPr>
                                <w:color w:val="C00000"/>
                              </w:rPr>
                              <w:t xml:space="preserve"> la languette de la porte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E6978E" id="_x0000_s1030" style="position:absolute;left:0;text-align:left;margin-left:163.45pt;margin-top:348.7pt;width:158.45pt;height:22.8pt;rotation:-90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" filled="f" stroked="f" strokeweight="1pt">
                <v:textbox>
                  <w:txbxContent>
                    <w:p w14:paraId="2DA0DBB9" w14:textId="4AFDF217" w:rsidR="009C31ED" w:rsidRPr="009C31ED" w:rsidRDefault="009C31ED" w:rsidP="009C31ED">
                      <w:pPr>
                        <w:jc w:val="center"/>
                        <w:rPr>
                          <w:color w:val="C00000"/>
                        </w:rPr>
                      </w:pPr>
                      <w:r w:rsidRPr="009C31ED">
                        <w:rPr>
                          <w:color w:val="C00000"/>
                        </w:rPr>
                        <w:t>Coller</w:t>
                      </w:r>
                      <w:r>
                        <w:rPr>
                          <w:color w:val="C00000"/>
                        </w:rPr>
                        <w:t xml:space="preserve"> la languette de la porte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0BFE7F" wp14:editId="5B95D10A">
                <wp:simplePos x="0" y="0"/>
                <wp:positionH relativeFrom="margin">
                  <wp:posOffset>-1020126</wp:posOffset>
                </wp:positionH>
                <wp:positionV relativeFrom="paragraph">
                  <wp:posOffset>5608638</wp:posOffset>
                </wp:positionV>
                <wp:extent cx="2011998" cy="289249"/>
                <wp:effectExtent l="0" t="0" r="0" b="0"/>
                <wp:wrapNone/>
                <wp:docPr id="165089677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11998" cy="289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A87DD1" w14:textId="0B3D48A1" w:rsidR="009C31ED" w:rsidRPr="009C31ED" w:rsidRDefault="009C31ED" w:rsidP="009C31ED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9C31ED">
                              <w:rPr>
                                <w:color w:val="C00000"/>
                              </w:rPr>
                              <w:t>Coller</w:t>
                            </w:r>
                            <w:r>
                              <w:rPr>
                                <w:color w:val="C00000"/>
                              </w:rPr>
                              <w:t xml:space="preserve"> la languette de la porte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0BFE7F" id="_x0000_s1031" style="position:absolute;left:0;text-align:left;margin-left:-80.3pt;margin-top:441.65pt;width:158.45pt;height:22.8pt;rotation:-90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" filled="f" stroked="f" strokeweight="1pt">
                <v:textbox>
                  <w:txbxContent>
                    <w:p w14:paraId="65A87DD1" w14:textId="0B3D48A1" w:rsidR="009C31ED" w:rsidRPr="009C31ED" w:rsidRDefault="009C31ED" w:rsidP="009C31ED">
                      <w:pPr>
                        <w:jc w:val="center"/>
                        <w:rPr>
                          <w:color w:val="C00000"/>
                        </w:rPr>
                      </w:pPr>
                      <w:r w:rsidRPr="009C31ED">
                        <w:rPr>
                          <w:color w:val="C00000"/>
                        </w:rPr>
                        <w:t>Coller</w:t>
                      </w:r>
                      <w:r>
                        <w:rPr>
                          <w:color w:val="C00000"/>
                        </w:rPr>
                        <w:t xml:space="preserve"> la languette de la porte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20C812" wp14:editId="03790946">
                <wp:simplePos x="0" y="0"/>
                <wp:positionH relativeFrom="column">
                  <wp:posOffset>5394960</wp:posOffset>
                </wp:positionH>
                <wp:positionV relativeFrom="paragraph">
                  <wp:posOffset>4766310</wp:posOffset>
                </wp:positionV>
                <wp:extent cx="1220470" cy="342900"/>
                <wp:effectExtent l="0" t="0" r="17780" b="19050"/>
                <wp:wrapNone/>
                <wp:docPr id="122160209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020D3D" w14:textId="77777777" w:rsidR="00351DAC" w:rsidRDefault="00351DAC" w:rsidP="00351D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0C812" id="Zone de texte 18" o:spid="_x0000_s1032" type="#_x0000_t202" style="position:absolute;left:0;text-align:left;margin-left:424.8pt;margin-top:375.3pt;width:96.1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" fillcolor="white [3201]" strokeweight=".5pt">
                <v:textbox>
                  <w:txbxContent>
                    <w:p w14:paraId="5D020D3D" w14:textId="77777777" w:rsidR="00351DAC" w:rsidRDefault="00351DAC" w:rsidP="00351DAC"/>
                  </w:txbxContent>
                </v:textbox>
              </v:shap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446946" wp14:editId="6C2C8CF0">
                <wp:simplePos x="0" y="0"/>
                <wp:positionH relativeFrom="column">
                  <wp:posOffset>5394960</wp:posOffset>
                </wp:positionH>
                <wp:positionV relativeFrom="paragraph">
                  <wp:posOffset>4242435</wp:posOffset>
                </wp:positionV>
                <wp:extent cx="1220470" cy="342900"/>
                <wp:effectExtent l="0" t="0" r="17780" b="19050"/>
                <wp:wrapNone/>
                <wp:docPr id="1907215701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6F837C" w14:textId="77777777" w:rsidR="00351DAC" w:rsidRDefault="00351D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46946" id="_x0000_s1033" type="#_x0000_t202" style="position:absolute;left:0;text-align:left;margin-left:424.8pt;margin-top:334.05pt;width:96.1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" fillcolor="white [3201]" strokeweight=".5pt">
                <v:textbox>
                  <w:txbxContent>
                    <w:p w14:paraId="0F6F837C" w14:textId="77777777" w:rsidR="00351DAC" w:rsidRDefault="00351DAC"/>
                  </w:txbxContent>
                </v:textbox>
              </v:shap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981146" wp14:editId="79C80D2E">
                <wp:simplePos x="0" y="0"/>
                <wp:positionH relativeFrom="column">
                  <wp:posOffset>5401945</wp:posOffset>
                </wp:positionH>
                <wp:positionV relativeFrom="paragraph">
                  <wp:posOffset>3576955</wp:posOffset>
                </wp:positionV>
                <wp:extent cx="1133475" cy="352425"/>
                <wp:effectExtent l="38100" t="190500" r="47625" b="180975"/>
                <wp:wrapNone/>
                <wp:docPr id="17918816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17403">
                          <a:off x="0" y="0"/>
                          <a:ext cx="11334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FEA467" w14:textId="0C4D557E" w:rsidR="0022376B" w:rsidRDefault="0022376B" w:rsidP="0022376B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Pr="0022376B">
                              <w:rPr>
                                <w:sz w:val="28"/>
                                <w:szCs w:val="28"/>
                              </w:rPr>
                              <w:t>e convertir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81146" id="_x0000_s1034" type="#_x0000_t202" style="position:absolute;left:0;text-align:left;margin-left:425.35pt;margin-top:281.65pt;width:89.25pt;height:27.75pt;rotation:-1182485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" filled="f" strokeweight=".5pt">
                <v:textbox>
                  <w:txbxContent>
                    <w:p w14:paraId="36FEA467" w14:textId="0C4D557E" w:rsidR="0022376B" w:rsidRDefault="0022376B" w:rsidP="0022376B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S</w:t>
                      </w:r>
                      <w:r w:rsidRPr="0022376B">
                        <w:rPr>
                          <w:sz w:val="28"/>
                          <w:szCs w:val="28"/>
                        </w:rPr>
                        <w:t>e convertir</w:t>
                      </w:r>
                    </w:p>
                  </w:txbxContent>
                </v:textbox>
              </v:shap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C590497" wp14:editId="57BCB341">
                <wp:simplePos x="0" y="0"/>
                <wp:positionH relativeFrom="margin">
                  <wp:posOffset>5444490</wp:posOffset>
                </wp:positionH>
                <wp:positionV relativeFrom="paragraph">
                  <wp:posOffset>3001010</wp:posOffset>
                </wp:positionV>
                <wp:extent cx="800100" cy="323850"/>
                <wp:effectExtent l="38100" t="57150" r="38100" b="57150"/>
                <wp:wrapNone/>
                <wp:docPr id="168295315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19456">
                          <a:off x="0" y="0"/>
                          <a:ext cx="800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4879D9" w14:textId="0EB5318B" w:rsidR="0022376B" w:rsidRDefault="0022376B" w:rsidP="0022376B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É</w:t>
                            </w:r>
                            <w:r w:rsidRPr="0022376B">
                              <w:rPr>
                                <w:sz w:val="28"/>
                                <w:szCs w:val="28"/>
                              </w:rPr>
                              <w:t>voluer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90497" id="_x0000_s1035" type="#_x0000_t202" style="position:absolute;left:0;text-align:left;margin-left:428.7pt;margin-top:236.3pt;width:63pt;height:25.5pt;rotation:-306429fd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" filled="f" strokeweight=".5pt">
                <v:textbox>
                  <w:txbxContent>
                    <w:p w14:paraId="3D4879D9" w14:textId="0EB5318B" w:rsidR="0022376B" w:rsidRDefault="0022376B" w:rsidP="0022376B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É</w:t>
                      </w:r>
                      <w:r w:rsidRPr="0022376B">
                        <w:rPr>
                          <w:sz w:val="28"/>
                          <w:szCs w:val="28"/>
                        </w:rPr>
                        <w:t>voluer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71D4DA" wp14:editId="38C6223B">
                <wp:simplePos x="0" y="0"/>
                <wp:positionH relativeFrom="column">
                  <wp:posOffset>5404485</wp:posOffset>
                </wp:positionH>
                <wp:positionV relativeFrom="paragraph">
                  <wp:posOffset>5280660</wp:posOffset>
                </wp:positionV>
                <wp:extent cx="1220973" cy="342900"/>
                <wp:effectExtent l="0" t="0" r="17780" b="19050"/>
                <wp:wrapNone/>
                <wp:docPr id="1714706583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97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958401" w14:textId="77777777" w:rsidR="00351DAC" w:rsidRDefault="00351DAC" w:rsidP="00351D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1D4DA" id="_x0000_s1036" type="#_x0000_t202" style="position:absolute;left:0;text-align:left;margin-left:425.55pt;margin-top:415.8pt;width:96.1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" fillcolor="white [3201]" strokeweight=".5pt">
                <v:textbox>
                  <w:txbxContent>
                    <w:p w14:paraId="52958401" w14:textId="77777777" w:rsidR="00351DAC" w:rsidRDefault="00351DAC" w:rsidP="00351DAC"/>
                  </w:txbxContent>
                </v:textbox>
              </v:shap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6ACBA3" wp14:editId="6FB8083F">
                <wp:simplePos x="0" y="0"/>
                <wp:positionH relativeFrom="page">
                  <wp:posOffset>6366510</wp:posOffset>
                </wp:positionH>
                <wp:positionV relativeFrom="paragraph">
                  <wp:posOffset>2422526</wp:posOffset>
                </wp:positionV>
                <wp:extent cx="990600" cy="342900"/>
                <wp:effectExtent l="38100" t="95250" r="38100" b="95250"/>
                <wp:wrapNone/>
                <wp:docPr id="181116283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5416"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49EE64" w14:textId="483CE97F" w:rsidR="0022376B" w:rsidRDefault="0022376B" w:rsidP="0022376B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</w:t>
                            </w:r>
                            <w:r w:rsidRPr="0022376B">
                              <w:rPr>
                                <w:sz w:val="28"/>
                                <w:szCs w:val="28"/>
                              </w:rPr>
                              <w:t>rogresser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ACBA3" id="_x0000_s1037" type="#_x0000_t202" style="position:absolute;left:0;text-align:left;margin-left:501.3pt;margin-top:190.75pt;width:78pt;height:27pt;rotation:595740fd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" filled="f" strokeweight=".5pt">
                <v:textbox>
                  <w:txbxContent>
                    <w:p w14:paraId="4349EE64" w14:textId="483CE97F" w:rsidR="0022376B" w:rsidRDefault="0022376B" w:rsidP="0022376B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P</w:t>
                      </w:r>
                      <w:r w:rsidRPr="0022376B">
                        <w:rPr>
                          <w:sz w:val="28"/>
                          <w:szCs w:val="28"/>
                        </w:rPr>
                        <w:t>rogresser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51DAC" w:rsidRPr="00F5290F">
        <w:rPr>
          <w:noProof/>
        </w:rPr>
        <w:drawing>
          <wp:anchor distT="0" distB="0" distL="114300" distR="114300" simplePos="0" relativeHeight="251662336" behindDoc="0" locked="0" layoutInCell="1" allowOverlap="1" wp14:anchorId="37BE9164" wp14:editId="02F07937">
            <wp:simplePos x="0" y="0"/>
            <wp:positionH relativeFrom="margin">
              <wp:align>left</wp:align>
            </wp:positionH>
            <wp:positionV relativeFrom="paragraph">
              <wp:posOffset>478155</wp:posOffset>
            </wp:positionV>
            <wp:extent cx="2733675" cy="3075305"/>
            <wp:effectExtent l="0" t="0" r="9525" b="0"/>
            <wp:wrapNone/>
            <wp:docPr id="19858617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5000" contrast="5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02"/>
                    <a:stretch/>
                  </pic:blipFill>
                  <pic:spPr bwMode="auto">
                    <a:xfrm>
                      <a:off x="0" y="0"/>
                      <a:ext cx="2733675" cy="307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38B00C" wp14:editId="1A55757A">
                <wp:simplePos x="0" y="0"/>
                <wp:positionH relativeFrom="margin">
                  <wp:posOffset>28575</wp:posOffset>
                </wp:positionH>
                <wp:positionV relativeFrom="paragraph">
                  <wp:posOffset>731520</wp:posOffset>
                </wp:positionV>
                <wp:extent cx="0" cy="2773680"/>
                <wp:effectExtent l="19050" t="0" r="38100" b="0"/>
                <wp:wrapNone/>
                <wp:docPr id="1221027291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368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BDBD5E" id="Connecteur droit 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25pt,57.6pt" to="2.25pt,2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" strokecolor="#c00000" strokeweight="4.5pt">
                <v:stroke dashstyle="dash" joinstyle="miter"/>
                <w10:wrap anchorx="margin"/>
              </v:lin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1B9CD9" wp14:editId="1418E6A8">
                <wp:simplePos x="0" y="0"/>
                <wp:positionH relativeFrom="margin">
                  <wp:posOffset>28575</wp:posOffset>
                </wp:positionH>
                <wp:positionV relativeFrom="paragraph">
                  <wp:posOffset>3489960</wp:posOffset>
                </wp:positionV>
                <wp:extent cx="2212340" cy="0"/>
                <wp:effectExtent l="19050" t="19050" r="16510" b="38100"/>
                <wp:wrapNone/>
                <wp:docPr id="75159589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1234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5CF9A" id="Connecteur droit 3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.25pt,274.8pt" to="176.45pt,2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" strokecolor="#c00000" strokeweight="4.5pt">
                <v:stroke dashstyle="dash" joinstyle="miter"/>
                <w10:wrap anchorx="margin"/>
              </v:lin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48F765" wp14:editId="317FEFA2">
                <wp:simplePos x="0" y="0"/>
                <wp:positionH relativeFrom="column">
                  <wp:posOffset>6985</wp:posOffset>
                </wp:positionH>
                <wp:positionV relativeFrom="paragraph">
                  <wp:posOffset>742950</wp:posOffset>
                </wp:positionV>
                <wp:extent cx="2147570" cy="3810"/>
                <wp:effectExtent l="0" t="19050" r="43180" b="53340"/>
                <wp:wrapNone/>
                <wp:docPr id="1640137667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47570" cy="3810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C0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244192" id="Connecteur droit 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58.5pt" to="169.65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" strokecolor="#c00000" strokeweight="4.5pt">
                <v:stroke dashstyle="dash" joinstyle="miter"/>
              </v:lin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D490F8" wp14:editId="60B8ED99">
                <wp:simplePos x="0" y="0"/>
                <wp:positionH relativeFrom="column">
                  <wp:posOffset>2158365</wp:posOffset>
                </wp:positionH>
                <wp:positionV relativeFrom="paragraph">
                  <wp:posOffset>742950</wp:posOffset>
                </wp:positionV>
                <wp:extent cx="41910" cy="2758440"/>
                <wp:effectExtent l="19050" t="0" r="53340" b="0"/>
                <wp:wrapNone/>
                <wp:docPr id="111572569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" cy="275844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4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475F4" id="Connecteur droit 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95pt,58.5pt" to="173.25pt,2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" strokecolor="#7f5f00 [1607]" strokeweight="4.5pt">
                <v:stroke dashstyle="dash" joinstyle="miter"/>
              </v:line>
            </w:pict>
          </mc:Fallback>
        </mc:AlternateContent>
      </w:r>
      <w:r w:rsidR="00351DA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F4ACAF" wp14:editId="37EC2DD4">
                <wp:simplePos x="0" y="0"/>
                <wp:positionH relativeFrom="margin">
                  <wp:posOffset>9525</wp:posOffset>
                </wp:positionH>
                <wp:positionV relativeFrom="paragraph">
                  <wp:posOffset>575310</wp:posOffset>
                </wp:positionV>
                <wp:extent cx="548640" cy="3032760"/>
                <wp:effectExtent l="0" t="0" r="3810" b="0"/>
                <wp:wrapNone/>
                <wp:docPr id="11672296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032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673C0" id="Rectangle 1" o:spid="_x0000_s1026" style="position:absolute;margin-left:.75pt;margin-top:45.3pt;width:43.2pt;height:238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" fillcolor="#d8d8d8 [2732]" stroked="f" strokeweight="1pt">
                <w10:wrap anchorx="margin"/>
              </v:rect>
            </w:pict>
          </mc:Fallback>
        </mc:AlternateContent>
      </w:r>
      <w:r w:rsidR="00E47B1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9E70EC" wp14:editId="7224A828">
                <wp:simplePos x="0" y="0"/>
                <wp:positionH relativeFrom="column">
                  <wp:posOffset>-508550</wp:posOffset>
                </wp:positionH>
                <wp:positionV relativeFrom="paragraph">
                  <wp:posOffset>7213809</wp:posOffset>
                </wp:positionV>
                <wp:extent cx="1699147" cy="2449773"/>
                <wp:effectExtent l="0" t="0" r="15875" b="27305"/>
                <wp:wrapNone/>
                <wp:docPr id="1556574995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147" cy="2449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E047BE" w14:textId="692D2008" w:rsidR="00E47B1B" w:rsidRDefault="00E47B1B" w:rsidP="00E47B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3E6EC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Consignes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75CEBC41" w14:textId="77777777" w:rsidR="00E47B1B" w:rsidRDefault="00E47B1B" w:rsidP="00E47B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1/ Découper trois portes selon les pointillés.</w:t>
                            </w:r>
                          </w:p>
                          <w:p w14:paraId="691D239C" w14:textId="1285E40A" w:rsidR="00E47B1B" w:rsidRDefault="00E47B1B" w:rsidP="00E47B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2/ Coller les languettes des portes découpées au</w:t>
                            </w:r>
                            <w:r w:rsidR="00D64AE6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endroits indiqués.</w:t>
                            </w:r>
                          </w:p>
                          <w:p w14:paraId="0902AFDC" w14:textId="0AF5D3CC" w:rsidR="00652B9B" w:rsidRDefault="00351DAC" w:rsidP="00E47B1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 w:rsidR="00652B9B">
                              <w:rPr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3E6EC0">
                              <w:rPr>
                                <w:sz w:val="20"/>
                                <w:szCs w:val="20"/>
                              </w:rPr>
                              <w:t xml:space="preserve">Sélectionner </w:t>
                            </w:r>
                            <w:r w:rsidR="00652B9B">
                              <w:rPr>
                                <w:sz w:val="20"/>
                                <w:szCs w:val="20"/>
                              </w:rPr>
                              <w:t>trois propositions parmi celles qui sont proposées ou</w:t>
                            </w:r>
                            <w:r w:rsidR="003E6EC0">
                              <w:rPr>
                                <w:sz w:val="20"/>
                                <w:szCs w:val="20"/>
                              </w:rPr>
                              <w:t xml:space="preserve"> en choisir </w:t>
                            </w:r>
                            <w:r w:rsidR="00652B9B">
                              <w:rPr>
                                <w:sz w:val="20"/>
                                <w:szCs w:val="20"/>
                              </w:rPr>
                              <w:t>d’autres</w:t>
                            </w:r>
                            <w:r w:rsidR="003E6EC0">
                              <w:rPr>
                                <w:sz w:val="20"/>
                                <w:szCs w:val="20"/>
                              </w:rPr>
                              <w:t xml:space="preserve"> (plus personnelles)</w:t>
                            </w:r>
                            <w:r w:rsidR="00C21411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="003E6E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5F8B32" w14:textId="361CB843" w:rsidR="003E6EC0" w:rsidRDefault="00351DAC" w:rsidP="003E6EC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652B9B">
                              <w:rPr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3E6EC0">
                              <w:rPr>
                                <w:sz w:val="20"/>
                                <w:szCs w:val="20"/>
                              </w:rPr>
                              <w:t>Noter le premier mot sur la porte et le deuxième dans l’espace derrière la porte.</w:t>
                            </w:r>
                          </w:p>
                          <w:p w14:paraId="4F2B5332" w14:textId="5A643C3B" w:rsidR="00351DAC" w:rsidRPr="00E47B1B" w:rsidRDefault="00351DAC" w:rsidP="003E6EC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5/ Décorer les portes et l’espace derrière les portes.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E70EC" id="Zone de texte 4" o:spid="_x0000_s1038" type="#_x0000_t202" style="position:absolute;left:0;text-align:left;margin-left:-40.05pt;margin-top:568pt;width:133.8pt;height:19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" fillcolor="white [3201]" strokeweight=".5pt">
                <v:textbox>
                  <w:txbxContent>
                    <w:p w14:paraId="5AE047BE" w14:textId="692D2008" w:rsidR="00E47B1B" w:rsidRDefault="00E47B1B" w:rsidP="00E47B1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3E6EC0">
                        <w:rPr>
                          <w:b/>
                          <w:bCs/>
                          <w:sz w:val="20"/>
                          <w:szCs w:val="20"/>
                        </w:rPr>
                        <w:t>Consignes</w:t>
                      </w:r>
                      <w:r>
                        <w:rPr>
                          <w:sz w:val="20"/>
                          <w:szCs w:val="20"/>
                        </w:rPr>
                        <w:t> :</w:t>
                      </w:r>
                    </w:p>
                    <w:p w14:paraId="75CEBC41" w14:textId="77777777" w:rsidR="00E47B1B" w:rsidRDefault="00E47B1B" w:rsidP="00E47B1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1/ Découper trois portes selon les pointillés.</w:t>
                      </w:r>
                    </w:p>
                    <w:p w14:paraId="691D239C" w14:textId="1285E40A" w:rsidR="00E47B1B" w:rsidRDefault="00E47B1B" w:rsidP="00E47B1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2/ Coller les languettes des portes découpées au</w:t>
                      </w:r>
                      <w:r w:rsidR="00D64AE6">
                        <w:rPr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sz w:val="20"/>
                          <w:szCs w:val="20"/>
                        </w:rPr>
                        <w:t xml:space="preserve"> endroits indiqués.</w:t>
                      </w:r>
                    </w:p>
                    <w:p w14:paraId="0902AFDC" w14:textId="0AF5D3CC" w:rsidR="00652B9B" w:rsidRDefault="00351DAC" w:rsidP="00E47B1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 w:rsidR="00652B9B">
                        <w:rPr>
                          <w:sz w:val="20"/>
                          <w:szCs w:val="20"/>
                        </w:rPr>
                        <w:t xml:space="preserve">/ </w:t>
                      </w:r>
                      <w:r w:rsidR="003E6EC0">
                        <w:rPr>
                          <w:sz w:val="20"/>
                          <w:szCs w:val="20"/>
                        </w:rPr>
                        <w:t xml:space="preserve">Sélectionner </w:t>
                      </w:r>
                      <w:r w:rsidR="00652B9B">
                        <w:rPr>
                          <w:sz w:val="20"/>
                          <w:szCs w:val="20"/>
                        </w:rPr>
                        <w:t>trois propositions parmi celles qui sont proposées ou</w:t>
                      </w:r>
                      <w:r w:rsidR="003E6EC0">
                        <w:rPr>
                          <w:sz w:val="20"/>
                          <w:szCs w:val="20"/>
                        </w:rPr>
                        <w:t xml:space="preserve"> en choisir </w:t>
                      </w:r>
                      <w:r w:rsidR="00652B9B">
                        <w:rPr>
                          <w:sz w:val="20"/>
                          <w:szCs w:val="20"/>
                        </w:rPr>
                        <w:t>d’autres</w:t>
                      </w:r>
                      <w:r w:rsidR="003E6EC0">
                        <w:rPr>
                          <w:sz w:val="20"/>
                          <w:szCs w:val="20"/>
                        </w:rPr>
                        <w:t xml:space="preserve"> (plus personnelles)</w:t>
                      </w:r>
                      <w:r w:rsidR="00C21411">
                        <w:rPr>
                          <w:sz w:val="20"/>
                          <w:szCs w:val="20"/>
                        </w:rPr>
                        <w:t>.</w:t>
                      </w:r>
                      <w:r w:rsidR="003E6EC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5F8B32" w14:textId="361CB843" w:rsidR="003E6EC0" w:rsidRDefault="00351DAC" w:rsidP="003E6EC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 w:rsidR="00652B9B">
                        <w:rPr>
                          <w:sz w:val="20"/>
                          <w:szCs w:val="20"/>
                        </w:rPr>
                        <w:t xml:space="preserve">/ </w:t>
                      </w:r>
                      <w:r w:rsidR="003E6EC0">
                        <w:rPr>
                          <w:sz w:val="20"/>
                          <w:szCs w:val="20"/>
                        </w:rPr>
                        <w:t>Noter le premier mot sur la porte et le deuxième dans l’espace derrière la porte.</w:t>
                      </w:r>
                    </w:p>
                    <w:p w14:paraId="4F2B5332" w14:textId="5A643C3B" w:rsidR="00351DAC" w:rsidRPr="00E47B1B" w:rsidRDefault="00351DAC" w:rsidP="003E6EC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5/ Décorer les portes et l’espace derrière les portes.</w:t>
                      </w:r>
                    </w:p>
                  </w:txbxContent>
                </v:textbox>
              </v:shape>
            </w:pict>
          </mc:Fallback>
        </mc:AlternateContent>
      </w:r>
      <w:r w:rsidR="00E47B1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A09518" wp14:editId="3D2430D3">
                <wp:simplePos x="0" y="0"/>
                <wp:positionH relativeFrom="column">
                  <wp:posOffset>1239233</wp:posOffset>
                </wp:positionH>
                <wp:positionV relativeFrom="paragraph">
                  <wp:posOffset>7213600</wp:posOffset>
                </wp:positionV>
                <wp:extent cx="2313295" cy="2449773"/>
                <wp:effectExtent l="0" t="0" r="11430" b="27305"/>
                <wp:wrapNone/>
                <wp:docPr id="583733886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3295" cy="2449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A9C36B" w14:textId="7B5AA55B" w:rsidR="00686917" w:rsidRPr="00E47B1B" w:rsidRDefault="003E730D" w:rsidP="003E730D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E47B1B">
                              <w:rPr>
                                <w:sz w:val="20"/>
                                <w:szCs w:val="20"/>
                              </w:rPr>
                              <w:t xml:space="preserve">Choisir trois passages </w:t>
                            </w:r>
                            <w:r w:rsidR="00686917" w:rsidRPr="00E47B1B">
                              <w:rPr>
                                <w:sz w:val="20"/>
                                <w:szCs w:val="20"/>
                              </w:rPr>
                              <w:t xml:space="preserve">d’un état à l’autre </w:t>
                            </w:r>
                            <w:r w:rsidRPr="00E47B1B">
                              <w:rPr>
                                <w:sz w:val="20"/>
                                <w:szCs w:val="20"/>
                              </w:rPr>
                              <w:t>parmi ces</w:t>
                            </w:r>
                            <w:r w:rsidR="00686917" w:rsidRPr="00E47B1B">
                              <w:rPr>
                                <w:sz w:val="20"/>
                                <w:szCs w:val="20"/>
                              </w:rPr>
                              <w:t xml:space="preserve"> douze</w:t>
                            </w:r>
                            <w:r w:rsidRPr="00E47B1B">
                              <w:rPr>
                                <w:sz w:val="20"/>
                                <w:szCs w:val="20"/>
                              </w:rPr>
                              <w:t xml:space="preserve"> propositions</w:t>
                            </w:r>
                            <w:r w:rsidR="00686917" w:rsidRPr="00E47B1B">
                              <w:rPr>
                                <w:sz w:val="20"/>
                                <w:szCs w:val="20"/>
                              </w:rPr>
                              <w:t xml:space="preserve"> où en </w:t>
                            </w:r>
                            <w:r w:rsidR="00203B5D" w:rsidRPr="00E47B1B">
                              <w:rPr>
                                <w:sz w:val="20"/>
                                <w:szCs w:val="20"/>
                              </w:rPr>
                              <w:t>trouver</w:t>
                            </w:r>
                            <w:r w:rsidR="00686917" w:rsidRPr="00E47B1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21411">
                              <w:rPr>
                                <w:sz w:val="20"/>
                                <w:szCs w:val="20"/>
                              </w:rPr>
                              <w:t>des meilleures</w:t>
                            </w:r>
                            <w:r w:rsidR="00203B5D" w:rsidRPr="00E47B1B">
                              <w:rPr>
                                <w:sz w:val="20"/>
                                <w:szCs w:val="20"/>
                              </w:rPr>
                              <w:t> :</w:t>
                            </w:r>
                          </w:p>
                          <w:p w14:paraId="1916E5F7" w14:textId="409E5182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Avant / Après</w:t>
                            </w:r>
                          </w:p>
                          <w:p w14:paraId="6A71CB8F" w14:textId="45A1F9FC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 xml:space="preserve">Égoïste / </w:t>
                            </w:r>
                            <w:r w:rsidR="00E47B1B" w:rsidRPr="00686917">
                              <w:rPr>
                                <w:sz w:val="20"/>
                                <w:szCs w:val="20"/>
                              </w:rPr>
                              <w:t>Bienveillant</w:t>
                            </w:r>
                          </w:p>
                          <w:p w14:paraId="649559EB" w14:textId="5F556789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Présent / Avenir</w:t>
                            </w:r>
                          </w:p>
                          <w:p w14:paraId="518CF41B" w14:textId="497D6339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Vie / Mort</w:t>
                            </w:r>
                          </w:p>
                          <w:p w14:paraId="748CEB9E" w14:textId="6EB27FE5" w:rsidR="00686917" w:rsidRPr="00686917" w:rsidRDefault="00E47B1B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Ténèbres / Lumière</w:t>
                            </w:r>
                          </w:p>
                          <w:p w14:paraId="4173F997" w14:textId="6ECAC8F9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Mort / Vie</w:t>
                            </w:r>
                          </w:p>
                          <w:p w14:paraId="62FD3F4F" w14:textId="77777777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Chenille / Papillon</w:t>
                            </w:r>
                          </w:p>
                          <w:p w14:paraId="390D5D18" w14:textId="3EB93A45" w:rsidR="003E730D" w:rsidRPr="00686917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Enfant / Adulte</w:t>
                            </w:r>
                          </w:p>
                          <w:p w14:paraId="1813FC31" w14:textId="725FF396" w:rsidR="003E730D" w:rsidRDefault="003E730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Profane / Sacré</w:t>
                            </w:r>
                          </w:p>
                          <w:p w14:paraId="699233B0" w14:textId="3019ECE0" w:rsidR="00203B5D" w:rsidRPr="00686917" w:rsidRDefault="00203B5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>Aujourd’hui / Demain</w:t>
                            </w:r>
                          </w:p>
                          <w:p w14:paraId="29B034C3" w14:textId="14AA9ABB" w:rsidR="003E730D" w:rsidRDefault="00203B5D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686917">
                              <w:rPr>
                                <w:sz w:val="20"/>
                                <w:szCs w:val="20"/>
                              </w:rPr>
                              <w:t xml:space="preserve">Incroyance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/ </w:t>
                            </w:r>
                            <w:r w:rsidR="00E47B1B">
                              <w:rPr>
                                <w:sz w:val="20"/>
                                <w:szCs w:val="20"/>
                              </w:rPr>
                              <w:t>Foi</w:t>
                            </w:r>
                          </w:p>
                          <w:p w14:paraId="427208A3" w14:textId="317DC581" w:rsidR="00203B5D" w:rsidRPr="00686917" w:rsidRDefault="003E6EC0" w:rsidP="00E47B1B">
                            <w:pPr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Guerre</w:t>
                            </w:r>
                            <w:r w:rsidR="00203B5D">
                              <w:rPr>
                                <w:sz w:val="20"/>
                                <w:szCs w:val="20"/>
                              </w:rPr>
                              <w:t xml:space="preserve"> /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Paix</w:t>
                            </w:r>
                          </w:p>
                          <w:p w14:paraId="32E8114A" w14:textId="77777777" w:rsidR="003E730D" w:rsidRPr="003E730D" w:rsidRDefault="003E730D" w:rsidP="0068691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09518" id="_x0000_s1039" type="#_x0000_t202" style="position:absolute;left:0;text-align:left;margin-left:97.6pt;margin-top:568pt;width:182.15pt;height:192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" fillcolor="white [3201]" strokeweight=".5pt">
                <v:textbox>
                  <w:txbxContent>
                    <w:p w14:paraId="14A9C36B" w14:textId="7B5AA55B" w:rsidR="00686917" w:rsidRPr="00E47B1B" w:rsidRDefault="003E730D" w:rsidP="003E730D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E47B1B">
                        <w:rPr>
                          <w:sz w:val="20"/>
                          <w:szCs w:val="20"/>
                        </w:rPr>
                        <w:t xml:space="preserve">Choisir trois passages </w:t>
                      </w:r>
                      <w:r w:rsidR="00686917" w:rsidRPr="00E47B1B">
                        <w:rPr>
                          <w:sz w:val="20"/>
                          <w:szCs w:val="20"/>
                        </w:rPr>
                        <w:t xml:space="preserve">d’un état à l’autre </w:t>
                      </w:r>
                      <w:r w:rsidRPr="00E47B1B">
                        <w:rPr>
                          <w:sz w:val="20"/>
                          <w:szCs w:val="20"/>
                        </w:rPr>
                        <w:t>parmi ces</w:t>
                      </w:r>
                      <w:r w:rsidR="00686917" w:rsidRPr="00E47B1B">
                        <w:rPr>
                          <w:sz w:val="20"/>
                          <w:szCs w:val="20"/>
                        </w:rPr>
                        <w:t xml:space="preserve"> douze</w:t>
                      </w:r>
                      <w:r w:rsidRPr="00E47B1B">
                        <w:rPr>
                          <w:sz w:val="20"/>
                          <w:szCs w:val="20"/>
                        </w:rPr>
                        <w:t xml:space="preserve"> propositions</w:t>
                      </w:r>
                      <w:r w:rsidR="00686917" w:rsidRPr="00E47B1B">
                        <w:rPr>
                          <w:sz w:val="20"/>
                          <w:szCs w:val="20"/>
                        </w:rPr>
                        <w:t xml:space="preserve"> où en </w:t>
                      </w:r>
                      <w:r w:rsidR="00203B5D" w:rsidRPr="00E47B1B">
                        <w:rPr>
                          <w:sz w:val="20"/>
                          <w:szCs w:val="20"/>
                        </w:rPr>
                        <w:t>trouver</w:t>
                      </w:r>
                      <w:r w:rsidR="00686917" w:rsidRPr="00E47B1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21411">
                        <w:rPr>
                          <w:sz w:val="20"/>
                          <w:szCs w:val="20"/>
                        </w:rPr>
                        <w:t>des meilleures</w:t>
                      </w:r>
                      <w:r w:rsidR="00203B5D" w:rsidRPr="00E47B1B">
                        <w:rPr>
                          <w:sz w:val="20"/>
                          <w:szCs w:val="20"/>
                        </w:rPr>
                        <w:t> :</w:t>
                      </w:r>
                    </w:p>
                    <w:p w14:paraId="1916E5F7" w14:textId="409E5182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Avant / Après</w:t>
                      </w:r>
                    </w:p>
                    <w:p w14:paraId="6A71CB8F" w14:textId="45A1F9FC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 xml:space="preserve">Égoïste / </w:t>
                      </w:r>
                      <w:r w:rsidR="00E47B1B" w:rsidRPr="00686917">
                        <w:rPr>
                          <w:sz w:val="20"/>
                          <w:szCs w:val="20"/>
                        </w:rPr>
                        <w:t>Bienveillant</w:t>
                      </w:r>
                    </w:p>
                    <w:p w14:paraId="649559EB" w14:textId="5F556789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Présent / Avenir</w:t>
                      </w:r>
                    </w:p>
                    <w:p w14:paraId="518CF41B" w14:textId="497D6339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Vie / Mort</w:t>
                      </w:r>
                    </w:p>
                    <w:p w14:paraId="748CEB9E" w14:textId="6EB27FE5" w:rsidR="00686917" w:rsidRPr="00686917" w:rsidRDefault="00E47B1B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Ténèbres / Lumière</w:t>
                      </w:r>
                    </w:p>
                    <w:p w14:paraId="4173F997" w14:textId="6ECAC8F9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Mort / Vie</w:t>
                      </w:r>
                    </w:p>
                    <w:p w14:paraId="62FD3F4F" w14:textId="77777777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Chenille / Papillon</w:t>
                      </w:r>
                    </w:p>
                    <w:p w14:paraId="390D5D18" w14:textId="3EB93A45" w:rsidR="003E730D" w:rsidRPr="00686917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Enfant / Adulte</w:t>
                      </w:r>
                    </w:p>
                    <w:p w14:paraId="1813FC31" w14:textId="725FF396" w:rsidR="003E730D" w:rsidRDefault="003E730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Profane / Sacré</w:t>
                      </w:r>
                    </w:p>
                    <w:p w14:paraId="699233B0" w14:textId="3019ECE0" w:rsidR="00203B5D" w:rsidRPr="00686917" w:rsidRDefault="00203B5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>Aujourd’hui / Demain</w:t>
                      </w:r>
                    </w:p>
                    <w:p w14:paraId="29B034C3" w14:textId="14AA9ABB" w:rsidR="003E730D" w:rsidRDefault="00203B5D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686917">
                        <w:rPr>
                          <w:sz w:val="20"/>
                          <w:szCs w:val="20"/>
                        </w:rPr>
                        <w:t xml:space="preserve">Incroyance </w:t>
                      </w:r>
                      <w:r>
                        <w:rPr>
                          <w:sz w:val="20"/>
                          <w:szCs w:val="20"/>
                        </w:rPr>
                        <w:t xml:space="preserve">/ </w:t>
                      </w:r>
                      <w:r w:rsidR="00E47B1B">
                        <w:rPr>
                          <w:sz w:val="20"/>
                          <w:szCs w:val="20"/>
                        </w:rPr>
                        <w:t>Foi</w:t>
                      </w:r>
                    </w:p>
                    <w:p w14:paraId="427208A3" w14:textId="317DC581" w:rsidR="00203B5D" w:rsidRPr="00686917" w:rsidRDefault="003E6EC0" w:rsidP="00E47B1B">
                      <w:pPr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Guerre</w:t>
                      </w:r>
                      <w:r w:rsidR="00203B5D">
                        <w:rPr>
                          <w:sz w:val="20"/>
                          <w:szCs w:val="20"/>
                        </w:rPr>
                        <w:t xml:space="preserve"> /</w:t>
                      </w:r>
                      <w:r>
                        <w:rPr>
                          <w:sz w:val="20"/>
                          <w:szCs w:val="20"/>
                        </w:rPr>
                        <w:t xml:space="preserve"> Paix</w:t>
                      </w:r>
                    </w:p>
                    <w:p w14:paraId="32E8114A" w14:textId="77777777" w:rsidR="003E730D" w:rsidRPr="003E730D" w:rsidRDefault="003E730D" w:rsidP="0068691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1C3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50FBE0" wp14:editId="4F00D056">
                <wp:simplePos x="0" y="0"/>
                <wp:positionH relativeFrom="margin">
                  <wp:posOffset>3611880</wp:posOffset>
                </wp:positionH>
                <wp:positionV relativeFrom="paragraph">
                  <wp:posOffset>6461125</wp:posOffset>
                </wp:positionV>
                <wp:extent cx="548640" cy="3032760"/>
                <wp:effectExtent l="0" t="0" r="3810" b="0"/>
                <wp:wrapNone/>
                <wp:docPr id="14336464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032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2677D" id="Rectangle 1" o:spid="_x0000_s1026" style="position:absolute;margin-left:284.4pt;margin-top:508.75pt;width:43.2pt;height:238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" fillcolor="#d8d8d8 [2732]" stroked="f" strokeweight="1pt">
                <w10:wrap anchorx="margin"/>
              </v:rect>
            </w:pict>
          </mc:Fallback>
        </mc:AlternateContent>
      </w:r>
      <w:r w:rsidR="00D51C3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9CCEAD" wp14:editId="77D9A27A">
                <wp:simplePos x="0" y="0"/>
                <wp:positionH relativeFrom="margin">
                  <wp:posOffset>2773680</wp:posOffset>
                </wp:positionH>
                <wp:positionV relativeFrom="paragraph">
                  <wp:posOffset>3001645</wp:posOffset>
                </wp:positionV>
                <wp:extent cx="548640" cy="3032760"/>
                <wp:effectExtent l="0" t="0" r="3810" b="0"/>
                <wp:wrapNone/>
                <wp:docPr id="18236470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032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A2F6C" id="Rectangle 1" o:spid="_x0000_s1026" style="position:absolute;margin-left:218.4pt;margin-top:236.35pt;width:43.2pt;height:238.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" fillcolor="#d8d8d8 [2732]" stroked="f" strokeweight="1pt">
                <w10:wrap anchorx="margin"/>
              </v:rect>
            </w:pict>
          </mc:Fallback>
        </mc:AlternateContent>
      </w:r>
      <w:r w:rsidR="005145D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EF060BD" wp14:editId="03D8EDDE">
                <wp:simplePos x="0" y="0"/>
                <wp:positionH relativeFrom="column">
                  <wp:posOffset>407670</wp:posOffset>
                </wp:positionH>
                <wp:positionV relativeFrom="paragraph">
                  <wp:posOffset>575310</wp:posOffset>
                </wp:positionV>
                <wp:extent cx="1905000" cy="3032760"/>
                <wp:effectExtent l="0" t="0" r="19050" b="15240"/>
                <wp:wrapNone/>
                <wp:docPr id="95132567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032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3C9B1" id="Rectangle 2" o:spid="_x0000_s1026" style="position:absolute;margin-left:32.1pt;margin-top:45.3pt;width:150pt;height:238.8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" fillcolor="#4472c4 [3204]" strokecolor="#09101d [484]" strokeweight="1pt"/>
            </w:pict>
          </mc:Fallback>
        </mc:AlternateContent>
      </w:r>
    </w:p>
    <w:sectPr w:rsidR="001A4494" w:rsidRPr="00E12485" w:rsidSect="001A4494">
      <w:pgSz w:w="11906" w:h="16838"/>
      <w:pgMar w:top="568" w:right="566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4"/>
    <w:rsid w:val="00082B1D"/>
    <w:rsid w:val="000D1BB6"/>
    <w:rsid w:val="000F7C38"/>
    <w:rsid w:val="00127FE4"/>
    <w:rsid w:val="00195221"/>
    <w:rsid w:val="001A4494"/>
    <w:rsid w:val="001A6389"/>
    <w:rsid w:val="00203B5D"/>
    <w:rsid w:val="0022376B"/>
    <w:rsid w:val="002456CF"/>
    <w:rsid w:val="00351DAC"/>
    <w:rsid w:val="003E6EC0"/>
    <w:rsid w:val="003E730D"/>
    <w:rsid w:val="00464E60"/>
    <w:rsid w:val="00484331"/>
    <w:rsid w:val="004E4539"/>
    <w:rsid w:val="005145D3"/>
    <w:rsid w:val="005C1BBB"/>
    <w:rsid w:val="00652A2A"/>
    <w:rsid w:val="00652B9B"/>
    <w:rsid w:val="00653601"/>
    <w:rsid w:val="00686917"/>
    <w:rsid w:val="007C6D2A"/>
    <w:rsid w:val="008E7ABC"/>
    <w:rsid w:val="00907CAA"/>
    <w:rsid w:val="009268FA"/>
    <w:rsid w:val="009B0AE0"/>
    <w:rsid w:val="009C31ED"/>
    <w:rsid w:val="00A93562"/>
    <w:rsid w:val="00AB004E"/>
    <w:rsid w:val="00AB741F"/>
    <w:rsid w:val="00B669FE"/>
    <w:rsid w:val="00B90FE4"/>
    <w:rsid w:val="00C21411"/>
    <w:rsid w:val="00C86D61"/>
    <w:rsid w:val="00D070A0"/>
    <w:rsid w:val="00D51C36"/>
    <w:rsid w:val="00D64AE6"/>
    <w:rsid w:val="00D72756"/>
    <w:rsid w:val="00D7770C"/>
    <w:rsid w:val="00DB75F9"/>
    <w:rsid w:val="00DF5901"/>
    <w:rsid w:val="00E12485"/>
    <w:rsid w:val="00E4544E"/>
    <w:rsid w:val="00E47B1B"/>
    <w:rsid w:val="00E52819"/>
    <w:rsid w:val="00EB2321"/>
    <w:rsid w:val="00F86265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47F6F"/>
  <w15:chartTrackingRefBased/>
  <w15:docId w15:val="{274250E1-E091-4E6F-A5ED-CFE3BC3A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494"/>
    <w:rPr>
      <w:rFonts w:ascii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PMG</dc:creator>
  <cp:keywords/>
  <dc:description/>
  <cp:lastModifiedBy>PMG</cp:lastModifiedBy>
  <cp:revision>15</cp:revision>
  <dcterms:created xsi:type="dcterms:W3CDTF">2024-11-08T10:05:00Z</dcterms:created>
  <dcterms:modified xsi:type="dcterms:W3CDTF">2024-11-12T09:47:00Z</dcterms:modified>
</cp:coreProperties>
</file>